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98822" w14:textId="25BD88A2" w:rsidR="00C46253" w:rsidRPr="00163126" w:rsidRDefault="006E2F00" w:rsidP="00050211">
      <w:pPr>
        <w:pStyle w:val="Nagwek1"/>
        <w:spacing w:before="360" w:after="480"/>
      </w:pPr>
      <w:r w:rsidRPr="00163126">
        <w:t xml:space="preserve">Załącznik </w:t>
      </w:r>
      <w:r w:rsidRPr="00163126">
        <w:rPr>
          <w:color w:val="000000" w:themeColor="text1"/>
        </w:rPr>
        <w:t xml:space="preserve">nr </w:t>
      </w:r>
      <w:r w:rsidR="00C46253">
        <w:rPr>
          <w:color w:val="000000" w:themeColor="text1"/>
        </w:rPr>
        <w:t>9</w:t>
      </w:r>
      <w:r w:rsidR="00212732" w:rsidRPr="00163126">
        <w:t xml:space="preserve"> Zbiór oświadczeń </w:t>
      </w:r>
      <w:r w:rsidR="00DA75FC" w:rsidRPr="00163126">
        <w:t>w</w:t>
      </w:r>
      <w:r w:rsidR="00A22A85" w:rsidRPr="00163126">
        <w:t>nioskodawcy</w:t>
      </w:r>
    </w:p>
    <w:p w14:paraId="49AC4F80" w14:textId="241EE6ED" w:rsidR="006B64DF" w:rsidRPr="00293136" w:rsidRDefault="006B64DF" w:rsidP="00163126">
      <w:pPr>
        <w:pStyle w:val="Bezodstpw"/>
        <w:tabs>
          <w:tab w:val="left" w:leader="dot" w:pos="4111"/>
        </w:tabs>
        <w:spacing w:line="312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Nazwa </w:t>
      </w:r>
      <w:r>
        <w:rPr>
          <w:rFonts w:asciiTheme="minorHAnsi" w:hAnsiTheme="minorHAnsi" w:cstheme="minorHAnsi"/>
          <w:sz w:val="24"/>
          <w:szCs w:val="24"/>
        </w:rPr>
        <w:t>wnioskodawcy</w:t>
      </w:r>
      <w:r w:rsidRPr="00293136">
        <w:rPr>
          <w:rFonts w:asciiTheme="minorHAnsi" w:hAnsiTheme="minorHAnsi" w:cstheme="minorHAnsi"/>
          <w:sz w:val="24"/>
          <w:szCs w:val="24"/>
        </w:rPr>
        <w:t xml:space="preserve">: </w:t>
      </w:r>
      <w:r w:rsidR="00163126">
        <w:rPr>
          <w:rFonts w:asciiTheme="minorHAnsi" w:hAnsiTheme="minorHAnsi" w:cstheme="minorHAnsi"/>
          <w:sz w:val="24"/>
          <w:szCs w:val="24"/>
        </w:rPr>
        <w:tab/>
      </w:r>
    </w:p>
    <w:p w14:paraId="7272B8CA" w14:textId="1DC39770" w:rsidR="006B64DF" w:rsidRPr="00293136" w:rsidRDefault="006B64DF" w:rsidP="00163126">
      <w:pPr>
        <w:pStyle w:val="Bezodstpw"/>
        <w:tabs>
          <w:tab w:val="left" w:leader="dot" w:pos="2552"/>
        </w:tabs>
        <w:spacing w:line="312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Adres: </w:t>
      </w:r>
      <w:r w:rsidR="00163126">
        <w:rPr>
          <w:rFonts w:asciiTheme="minorHAnsi" w:hAnsiTheme="minorHAnsi" w:cstheme="minorHAnsi"/>
          <w:sz w:val="24"/>
          <w:szCs w:val="24"/>
        </w:rPr>
        <w:tab/>
      </w:r>
    </w:p>
    <w:p w14:paraId="6E33C1A6" w14:textId="524E1D02" w:rsidR="006B64DF" w:rsidRDefault="006B64DF" w:rsidP="00163126">
      <w:pPr>
        <w:pStyle w:val="Bezodstpw"/>
        <w:tabs>
          <w:tab w:val="left" w:leader="dot" w:pos="2127"/>
        </w:tabs>
        <w:spacing w:after="360"/>
        <w:ind w:left="11" w:hanging="11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NIP: </w:t>
      </w:r>
      <w:r w:rsidR="00163126">
        <w:rPr>
          <w:rFonts w:asciiTheme="minorHAnsi" w:hAnsiTheme="minorHAnsi" w:cstheme="minorHAnsi"/>
          <w:sz w:val="24"/>
          <w:szCs w:val="24"/>
        </w:rPr>
        <w:tab/>
      </w:r>
    </w:p>
    <w:p w14:paraId="2CDD21D4" w14:textId="77777777" w:rsidR="00C46253" w:rsidRPr="00AD3494" w:rsidRDefault="00C46253" w:rsidP="00163126">
      <w:pPr>
        <w:pStyle w:val="Bezodstpw"/>
        <w:tabs>
          <w:tab w:val="left" w:leader="dot" w:pos="2127"/>
        </w:tabs>
        <w:spacing w:after="360"/>
        <w:ind w:left="11" w:hanging="11"/>
        <w:jc w:val="left"/>
        <w:rPr>
          <w:rFonts w:asciiTheme="minorHAnsi" w:hAnsiTheme="minorHAnsi" w:cstheme="minorHAnsi"/>
          <w:sz w:val="24"/>
          <w:szCs w:val="24"/>
        </w:rPr>
      </w:pPr>
    </w:p>
    <w:p w14:paraId="5826E85B" w14:textId="292277CB" w:rsidR="005A79D0" w:rsidRPr="00DB4D70" w:rsidRDefault="005A79D0" w:rsidP="00AD3494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Zgodnie z art. 233 i 297 § 1 </w:t>
      </w:r>
      <w:r w:rsidR="00AC1BCE" w:rsidRPr="00DB4D70">
        <w:rPr>
          <w:rFonts w:ascii="Calibri" w:hAnsi="Calibri" w:cs="Calibri"/>
          <w:color w:val="auto"/>
          <w:sz w:val="24"/>
          <w:szCs w:val="24"/>
        </w:rPr>
        <w:t>Kodeksu karnego</w:t>
      </w:r>
      <w:r w:rsidR="00DC1413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(</w:t>
      </w:r>
      <w:del w:id="0" w:author="Karolina Figas-Bednarska" w:date="2025-08-21T11:06:00Z" w16du:dateUtc="2025-08-21T09:06:00Z">
        <w:r w:rsidRPr="00DB4D70" w:rsidDel="0095664C">
          <w:rPr>
            <w:rFonts w:ascii="Calibri" w:hAnsi="Calibri" w:cs="Calibri"/>
            <w:color w:val="000000" w:themeColor="text1"/>
            <w:sz w:val="24"/>
            <w:szCs w:val="24"/>
          </w:rPr>
          <w:delText xml:space="preserve">t.j. </w:delText>
        </w:r>
      </w:del>
      <w:r w:rsidRPr="00DB4D70">
        <w:rPr>
          <w:rFonts w:ascii="Calibri" w:hAnsi="Calibri" w:cs="Calibri"/>
          <w:color w:val="000000" w:themeColor="text1"/>
          <w:sz w:val="24"/>
          <w:szCs w:val="24"/>
        </w:rPr>
        <w:t>Dz.U. z 202</w:t>
      </w:r>
      <w:r w:rsidR="0024277A">
        <w:rPr>
          <w:rFonts w:ascii="Calibri" w:hAnsi="Calibri" w:cs="Calibri"/>
          <w:color w:val="000000" w:themeColor="text1"/>
          <w:sz w:val="24"/>
          <w:szCs w:val="24"/>
        </w:rPr>
        <w:t>5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r. poz. </w:t>
      </w:r>
      <w:r w:rsidR="0024277A">
        <w:rPr>
          <w:rFonts w:ascii="Calibri" w:hAnsi="Calibri" w:cs="Calibri"/>
          <w:color w:val="000000" w:themeColor="text1"/>
          <w:sz w:val="24"/>
          <w:szCs w:val="24"/>
        </w:rPr>
        <w:t>383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) oświadczam, że jestem świadomy odpowiedzialności karnej za podanie fałszywych danych lub złożenie fałszywych oświadczeń.</w:t>
      </w:r>
    </w:p>
    <w:p w14:paraId="23BA185B" w14:textId="2713BC92" w:rsidR="005A79D0" w:rsidRPr="00DB4D70" w:rsidRDefault="005A79D0" w:rsidP="00AD3494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>Oświadczam, że zapoznałem się/zapoznałam się z „Regulaminem wyboru projekt</w:t>
      </w:r>
      <w:r w:rsidR="0024277A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="007564AC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– nabór</w:t>
      </w:r>
      <w:r w:rsidR="002D755F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nr </w:t>
      </w:r>
      <w:r w:rsidR="001A7BDF" w:rsidRPr="00DB4D70">
        <w:rPr>
          <w:rFonts w:ascii="Calibri" w:hAnsi="Calibri" w:cs="Calibri"/>
          <w:color w:val="000000" w:themeColor="text1"/>
          <w:sz w:val="24"/>
          <w:szCs w:val="24"/>
        </w:rPr>
        <w:t>FERC.</w:t>
      </w:r>
      <w:r w:rsidR="001A7BDF" w:rsidRPr="00C46253">
        <w:rPr>
          <w:rFonts w:ascii="Calibri" w:hAnsi="Calibri" w:cs="Calibri"/>
          <w:color w:val="000000" w:themeColor="text1"/>
          <w:sz w:val="24"/>
          <w:szCs w:val="24"/>
        </w:rPr>
        <w:t>02.0</w:t>
      </w:r>
      <w:r w:rsidR="00BC447C" w:rsidRPr="00C46253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001A7BDF" w:rsidRPr="00C46253">
        <w:rPr>
          <w:rFonts w:ascii="Calibri" w:hAnsi="Calibri" w:cs="Calibri"/>
          <w:color w:val="000000" w:themeColor="text1"/>
          <w:sz w:val="24"/>
          <w:szCs w:val="24"/>
        </w:rPr>
        <w:t>-IP.01-</w:t>
      </w:r>
      <w:r w:rsidR="00050211" w:rsidRPr="008402C0">
        <w:rPr>
          <w:rFonts w:ascii="Calibri" w:hAnsi="Calibri" w:cs="Calibri"/>
          <w:color w:val="000000" w:themeColor="text1"/>
          <w:sz w:val="24"/>
          <w:szCs w:val="24"/>
          <w:highlight w:val="yellow"/>
          <w:rPrChange w:id="1" w:author="Karolina Figas-Bednarska" w:date="2025-08-21T10:53:00Z" w16du:dateUtc="2025-08-21T08:53:00Z">
            <w:rPr>
              <w:rFonts w:ascii="Calibri" w:hAnsi="Calibri" w:cs="Calibri"/>
              <w:color w:val="000000" w:themeColor="text1"/>
              <w:sz w:val="24"/>
              <w:szCs w:val="24"/>
            </w:rPr>
          </w:rPrChange>
        </w:rPr>
        <w:t>005</w:t>
      </w:r>
      <w:r w:rsidR="00050211">
        <w:rPr>
          <w:rFonts w:ascii="Calibri" w:hAnsi="Calibri" w:cs="Calibri"/>
          <w:color w:val="000000" w:themeColor="text1"/>
          <w:sz w:val="24"/>
          <w:szCs w:val="24"/>
        </w:rPr>
        <w:t>/25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” i akceptuję jego zasady.</w:t>
      </w:r>
    </w:p>
    <w:p w14:paraId="136B8CC7" w14:textId="7F113FD2" w:rsidR="005A79D0" w:rsidRPr="00DB4D70" w:rsidRDefault="005A79D0" w:rsidP="00AD3494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>Oświadczam, że zapoznałem się/zapoznałam się z treścią „</w:t>
      </w:r>
      <w:del w:id="2" w:author="Karolina Figas-Bednarska" w:date="2025-08-21T10:53:00Z" w16du:dateUtc="2025-08-21T08:53:00Z">
        <w:r w:rsidR="00CF7E3B" w:rsidDel="008402C0">
          <w:rPr>
            <w:rFonts w:ascii="Calibri" w:hAnsi="Calibri" w:cs="Calibri"/>
            <w:color w:val="000000" w:themeColor="text1"/>
            <w:sz w:val="24"/>
            <w:szCs w:val="24"/>
          </w:rPr>
          <w:delText>Umowy</w:delText>
        </w:r>
        <w:r w:rsidR="00050211" w:rsidDel="008402C0">
          <w:rPr>
            <w:rFonts w:ascii="Calibri" w:hAnsi="Calibri" w:cs="Calibri"/>
            <w:color w:val="000000" w:themeColor="text1"/>
            <w:sz w:val="24"/>
            <w:szCs w:val="24"/>
          </w:rPr>
          <w:delText>/</w:delText>
        </w:r>
      </w:del>
      <w:r w:rsidR="00050211">
        <w:rPr>
          <w:rFonts w:ascii="Calibri" w:hAnsi="Calibri" w:cs="Calibri"/>
          <w:color w:val="000000" w:themeColor="text1"/>
          <w:sz w:val="24"/>
          <w:szCs w:val="24"/>
        </w:rPr>
        <w:t>Porozumienia</w:t>
      </w:r>
      <w:r w:rsidR="00CF7E3B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o dofinansowani</w:t>
      </w:r>
      <w:r w:rsidR="00050211">
        <w:rPr>
          <w:rFonts w:ascii="Calibri" w:hAnsi="Calibri" w:cs="Calibri"/>
          <w:color w:val="000000" w:themeColor="text1"/>
          <w:sz w:val="24"/>
          <w:szCs w:val="24"/>
        </w:rPr>
        <w:t>u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”, któr</w:t>
      </w:r>
      <w:r w:rsidR="00997DC7" w:rsidRPr="00DB4D70">
        <w:rPr>
          <w:rFonts w:ascii="Calibri" w:hAnsi="Calibri" w:cs="Calibri"/>
          <w:color w:val="000000" w:themeColor="text1"/>
          <w:sz w:val="24"/>
          <w:szCs w:val="24"/>
        </w:rPr>
        <w:t>ego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wz</w:t>
      </w:r>
      <w:r w:rsidR="00997DC7" w:rsidRPr="00DB4D70">
        <w:rPr>
          <w:rFonts w:ascii="Calibri" w:hAnsi="Calibri" w:cs="Calibri"/>
          <w:color w:val="000000" w:themeColor="text1"/>
          <w:sz w:val="24"/>
          <w:szCs w:val="24"/>
        </w:rPr>
        <w:t>ór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050211">
        <w:rPr>
          <w:rFonts w:ascii="Calibri" w:hAnsi="Calibri" w:cs="Calibri"/>
          <w:color w:val="000000" w:themeColor="text1"/>
          <w:sz w:val="24"/>
          <w:szCs w:val="24"/>
        </w:rPr>
        <w:t xml:space="preserve">został </w:t>
      </w:r>
      <w:del w:id="3" w:author="Karolina Figas-Bednarska" w:date="2025-08-21T10:53:00Z" w16du:dateUtc="2025-08-21T08:53:00Z">
        <w:r w:rsidR="00AC1BCE" w:rsidRPr="00DB4D70" w:rsidDel="008402C0">
          <w:rPr>
            <w:rFonts w:ascii="Calibri" w:hAnsi="Calibri" w:cs="Calibri"/>
            <w:color w:val="000000" w:themeColor="text1"/>
            <w:sz w:val="24"/>
            <w:szCs w:val="24"/>
          </w:rPr>
          <w:delText>przesłany wraz z wezwaniem</w:delText>
        </w:r>
      </w:del>
      <w:ins w:id="4" w:author="Karolina Figas-Bednarska" w:date="2025-08-21T10:53:00Z" w16du:dateUtc="2025-08-21T08:53:00Z">
        <w:r w:rsidR="008402C0">
          <w:rPr>
            <w:rFonts w:ascii="Calibri" w:hAnsi="Calibri" w:cs="Calibri"/>
            <w:color w:val="000000" w:themeColor="text1"/>
            <w:sz w:val="24"/>
            <w:szCs w:val="24"/>
          </w:rPr>
          <w:t>udostępniony wraz z Regulaminem</w:t>
        </w:r>
      </w:ins>
      <w:r w:rsidR="00AC1BCE" w:rsidRPr="00DB4D70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13E8B4AC" w14:textId="463412F7" w:rsidR="003E7BA6" w:rsidRPr="00DB4D70" w:rsidRDefault="003E7BA6" w:rsidP="00AD3494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 w:cs="Calibri"/>
          <w:color w:val="auto"/>
          <w:sz w:val="24"/>
          <w:szCs w:val="24"/>
        </w:rPr>
      </w:pPr>
      <w:r w:rsidRPr="00DB4D70">
        <w:rPr>
          <w:rFonts w:ascii="Calibri" w:hAnsi="Calibri" w:cs="Calibri"/>
          <w:color w:val="auto"/>
          <w:sz w:val="24"/>
          <w:szCs w:val="24"/>
        </w:rPr>
        <w:t>Oświadczam, że reprezentowany przeze mnie podmiot jest uprawniony do ubiegania się o przyznanie dofinansowania z uwagi na to, że</w:t>
      </w:r>
      <w:r w:rsidR="00634F67" w:rsidRPr="00DB4D70">
        <w:rPr>
          <w:rFonts w:ascii="Calibri" w:hAnsi="Calibri" w:cs="Calibri"/>
          <w:color w:val="auto"/>
          <w:sz w:val="24"/>
          <w:szCs w:val="24"/>
        </w:rPr>
        <w:t>:</w:t>
      </w:r>
    </w:p>
    <w:p w14:paraId="3B6476B8" w14:textId="066761A6" w:rsidR="00634F67" w:rsidRPr="00DB4D70" w:rsidRDefault="00634F67" w:rsidP="00AD3494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DB4D70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207 ust. 4 ustawy z dnia 27 sierpnia 2009 r. o finansach publicznych (</w:t>
      </w:r>
      <w:del w:id="5" w:author="Karolina Figas-Bednarska" w:date="2025-08-21T10:53:00Z" w16du:dateUtc="2025-08-21T08:53:00Z">
        <w:r w:rsidR="00DC1413" w:rsidRPr="00DB4D70" w:rsidDel="008402C0">
          <w:rPr>
            <w:rFonts w:ascii="Calibri" w:eastAsia="Calibri" w:hAnsi="Calibri" w:cs="Calibri"/>
            <w:sz w:val="24"/>
            <w:szCs w:val="24"/>
          </w:rPr>
          <w:delText xml:space="preserve">t.j. </w:delText>
        </w:r>
      </w:del>
      <w:r w:rsidRPr="00DB4D70">
        <w:rPr>
          <w:rFonts w:ascii="Calibri" w:eastAsia="Calibri" w:hAnsi="Calibri" w:cs="Calibri"/>
          <w:sz w:val="24"/>
          <w:szCs w:val="24"/>
        </w:rPr>
        <w:t>Dz. U. 202</w:t>
      </w:r>
      <w:r w:rsidR="0024277A">
        <w:rPr>
          <w:rFonts w:ascii="Calibri" w:eastAsia="Calibri" w:hAnsi="Calibri" w:cs="Calibri"/>
          <w:sz w:val="24"/>
          <w:szCs w:val="24"/>
        </w:rPr>
        <w:t>4</w:t>
      </w:r>
      <w:r w:rsidRPr="00DB4D70">
        <w:rPr>
          <w:rFonts w:ascii="Calibri" w:eastAsia="Calibri" w:hAnsi="Calibri" w:cs="Calibri"/>
          <w:sz w:val="24"/>
          <w:szCs w:val="24"/>
        </w:rPr>
        <w:t xml:space="preserve"> r. poz. </w:t>
      </w:r>
      <w:r w:rsidR="0024277A">
        <w:rPr>
          <w:rFonts w:ascii="Calibri" w:eastAsia="Calibri" w:hAnsi="Calibri" w:cs="Calibri"/>
          <w:sz w:val="24"/>
          <w:szCs w:val="24"/>
        </w:rPr>
        <w:t>1530 ze zm.</w:t>
      </w:r>
      <w:r w:rsidRPr="00DB4D70">
        <w:rPr>
          <w:rFonts w:ascii="Calibri" w:eastAsia="Calibri" w:hAnsi="Calibri" w:cs="Calibri"/>
          <w:sz w:val="24"/>
          <w:szCs w:val="24"/>
        </w:rPr>
        <w:t>);</w:t>
      </w:r>
    </w:p>
    <w:p w14:paraId="7CD54110" w14:textId="07DE1B5D" w:rsidR="00634F67" w:rsidRPr="00DB4D70" w:rsidRDefault="00634F67" w:rsidP="00AD3494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DB4D70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9 ust. 1 pkt 2a ustawy z dnia 28 października 2002 r. o odpowiedzialności podmiotów zbiorowych za czyny zabronione pod groźbą kary (</w:t>
      </w:r>
      <w:del w:id="6" w:author="Karolina Figas-Bednarska" w:date="2025-08-21T10:54:00Z" w16du:dateUtc="2025-08-21T08:54:00Z">
        <w:r w:rsidR="003102D9" w:rsidRPr="00DB4D70" w:rsidDel="008402C0">
          <w:rPr>
            <w:rFonts w:ascii="Calibri" w:eastAsia="Calibri" w:hAnsi="Calibri" w:cs="Calibri"/>
            <w:sz w:val="24"/>
            <w:szCs w:val="24"/>
          </w:rPr>
          <w:delText xml:space="preserve">t.j. </w:delText>
        </w:r>
      </w:del>
      <w:r w:rsidRPr="00DB4D70">
        <w:rPr>
          <w:rFonts w:ascii="Calibri" w:eastAsia="Calibri" w:hAnsi="Calibri" w:cs="Calibri"/>
          <w:sz w:val="24"/>
          <w:szCs w:val="24"/>
        </w:rPr>
        <w:t xml:space="preserve">Dz. U. </w:t>
      </w:r>
      <w:r w:rsidR="003102D9" w:rsidRPr="00DB4D70">
        <w:rPr>
          <w:rFonts w:ascii="Calibri" w:eastAsia="Calibri" w:hAnsi="Calibri" w:cs="Calibri"/>
          <w:sz w:val="24"/>
          <w:szCs w:val="24"/>
        </w:rPr>
        <w:t>z 202</w:t>
      </w:r>
      <w:r w:rsidR="0024277A">
        <w:rPr>
          <w:rFonts w:ascii="Calibri" w:eastAsia="Calibri" w:hAnsi="Calibri" w:cs="Calibri"/>
          <w:sz w:val="24"/>
          <w:szCs w:val="24"/>
        </w:rPr>
        <w:t>4</w:t>
      </w:r>
      <w:r w:rsidR="003102D9" w:rsidRPr="00DB4D70">
        <w:rPr>
          <w:rFonts w:ascii="Calibri" w:eastAsia="Calibri" w:hAnsi="Calibri" w:cs="Calibri"/>
          <w:sz w:val="24"/>
          <w:szCs w:val="24"/>
        </w:rPr>
        <w:t xml:space="preserve"> </w:t>
      </w:r>
      <w:r w:rsidRPr="00DB4D70">
        <w:rPr>
          <w:rFonts w:ascii="Calibri" w:eastAsia="Calibri" w:hAnsi="Calibri" w:cs="Calibri"/>
          <w:sz w:val="24"/>
          <w:szCs w:val="24"/>
        </w:rPr>
        <w:t xml:space="preserve">r. poz. </w:t>
      </w:r>
      <w:del w:id="7" w:author="Karolina Figas-Bednarska" w:date="2025-08-21T10:54:00Z" w16du:dateUtc="2025-08-21T08:54:00Z">
        <w:r w:rsidR="0024277A" w:rsidDel="008402C0">
          <w:rPr>
            <w:rFonts w:ascii="Calibri" w:eastAsia="Calibri" w:hAnsi="Calibri" w:cs="Calibri"/>
            <w:sz w:val="24"/>
            <w:szCs w:val="24"/>
          </w:rPr>
          <w:delText>1530</w:delText>
        </w:r>
      </w:del>
      <w:ins w:id="8" w:author="Karolina Figas-Bednarska" w:date="2025-08-21T10:54:00Z" w16du:dateUtc="2025-08-21T08:54:00Z">
        <w:r w:rsidR="008402C0">
          <w:rPr>
            <w:rFonts w:ascii="Calibri" w:eastAsia="Calibri" w:hAnsi="Calibri" w:cs="Calibri"/>
            <w:sz w:val="24"/>
            <w:szCs w:val="24"/>
          </w:rPr>
          <w:t>1</w:t>
        </w:r>
        <w:r w:rsidR="008402C0">
          <w:rPr>
            <w:rFonts w:ascii="Calibri" w:eastAsia="Calibri" w:hAnsi="Calibri" w:cs="Calibri"/>
            <w:sz w:val="24"/>
            <w:szCs w:val="24"/>
          </w:rPr>
          <w:t>822</w:t>
        </w:r>
      </w:ins>
      <w:r w:rsidRPr="00DB4D70">
        <w:rPr>
          <w:rFonts w:ascii="Calibri" w:eastAsia="Calibri" w:hAnsi="Calibri" w:cs="Calibri"/>
          <w:sz w:val="24"/>
          <w:szCs w:val="24"/>
        </w:rPr>
        <w:t>) – nie dotyczy jednostek organizacyjnych Skarbu Państwa;</w:t>
      </w:r>
    </w:p>
    <w:p w14:paraId="31FCB7CA" w14:textId="2DBFFA54" w:rsidR="005A79D0" w:rsidRPr="00DB4D70" w:rsidRDefault="00634F67" w:rsidP="00AD3494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DB4D70">
        <w:rPr>
          <w:rFonts w:ascii="Calibri" w:eastAsia="Calibri" w:hAnsi="Calibri" w:cs="Calibri"/>
          <w:sz w:val="24"/>
          <w:szCs w:val="24"/>
        </w:rPr>
        <w:t xml:space="preserve">nie zastosowano wobec niego środków na podstawie art. 1 ustawy z dnia 13 kwietnia 2022 r. o szczególnych rozwiązaniach w zakresie przeciwdziałania wspieraniu agresji na Ukrainę oraz służących ochronie bezpieczeństwa narodowego </w:t>
      </w:r>
      <w:r w:rsidR="00735454" w:rsidRPr="00735454">
        <w:rPr>
          <w:rFonts w:ascii="Calibri" w:eastAsia="Calibri" w:hAnsi="Calibri" w:cs="Calibri"/>
          <w:sz w:val="24"/>
          <w:szCs w:val="24"/>
        </w:rPr>
        <w:t>(</w:t>
      </w:r>
      <w:del w:id="9" w:author="Karolina Figas-Bednarska" w:date="2025-08-21T10:55:00Z" w16du:dateUtc="2025-08-21T08:55:00Z">
        <w:r w:rsidR="00735454" w:rsidRPr="00735454" w:rsidDel="008402C0">
          <w:rPr>
            <w:rFonts w:ascii="Calibri" w:eastAsia="Calibri" w:hAnsi="Calibri" w:cs="Calibri"/>
            <w:sz w:val="24"/>
            <w:szCs w:val="24"/>
          </w:rPr>
          <w:delText>t.</w:delText>
        </w:r>
      </w:del>
      <w:del w:id="10" w:author="Karolina Figas-Bednarska" w:date="2025-08-21T10:54:00Z" w16du:dateUtc="2025-08-21T08:54:00Z">
        <w:r w:rsidR="00735454" w:rsidRPr="00735454" w:rsidDel="008402C0">
          <w:rPr>
            <w:rFonts w:ascii="Calibri" w:eastAsia="Calibri" w:hAnsi="Calibri" w:cs="Calibri"/>
            <w:sz w:val="24"/>
            <w:szCs w:val="24"/>
          </w:rPr>
          <w:delText xml:space="preserve">j. </w:delText>
        </w:r>
      </w:del>
      <w:r w:rsidR="00735454" w:rsidRPr="00735454">
        <w:rPr>
          <w:rFonts w:ascii="Calibri" w:eastAsia="Calibri" w:hAnsi="Calibri" w:cs="Calibri"/>
          <w:sz w:val="24"/>
          <w:szCs w:val="24"/>
        </w:rPr>
        <w:t xml:space="preserve">Dz.U. </w:t>
      </w:r>
      <w:del w:id="11" w:author="Karolina Figas-Bednarska" w:date="2025-08-21T10:54:00Z" w16du:dateUtc="2025-08-21T08:54:00Z">
        <w:r w:rsidR="00735454" w:rsidRPr="00735454" w:rsidDel="008402C0">
          <w:rPr>
            <w:rFonts w:ascii="Calibri" w:eastAsia="Calibri" w:hAnsi="Calibri" w:cs="Calibri"/>
            <w:sz w:val="24"/>
            <w:szCs w:val="24"/>
          </w:rPr>
          <w:delText xml:space="preserve">2024 </w:delText>
        </w:r>
      </w:del>
      <w:ins w:id="12" w:author="Karolina Figas-Bednarska" w:date="2025-08-21T10:54:00Z" w16du:dateUtc="2025-08-21T08:54:00Z">
        <w:r w:rsidR="008402C0" w:rsidRPr="00735454">
          <w:rPr>
            <w:rFonts w:ascii="Calibri" w:eastAsia="Calibri" w:hAnsi="Calibri" w:cs="Calibri"/>
            <w:sz w:val="24"/>
            <w:szCs w:val="24"/>
          </w:rPr>
          <w:t>202</w:t>
        </w:r>
        <w:r w:rsidR="008402C0">
          <w:rPr>
            <w:rFonts w:ascii="Calibri" w:eastAsia="Calibri" w:hAnsi="Calibri" w:cs="Calibri"/>
            <w:sz w:val="24"/>
            <w:szCs w:val="24"/>
          </w:rPr>
          <w:t>5</w:t>
        </w:r>
        <w:r w:rsidR="008402C0" w:rsidRPr="00735454">
          <w:rPr>
            <w:rFonts w:ascii="Calibri" w:eastAsia="Calibri" w:hAnsi="Calibri" w:cs="Calibri"/>
            <w:sz w:val="24"/>
            <w:szCs w:val="24"/>
          </w:rPr>
          <w:t xml:space="preserve"> </w:t>
        </w:r>
      </w:ins>
      <w:r w:rsidR="00735454" w:rsidRPr="00735454">
        <w:rPr>
          <w:rFonts w:ascii="Calibri" w:eastAsia="Calibri" w:hAnsi="Calibri" w:cs="Calibri"/>
          <w:sz w:val="24"/>
          <w:szCs w:val="24"/>
        </w:rPr>
        <w:t xml:space="preserve">poz. </w:t>
      </w:r>
      <w:del w:id="13" w:author="Karolina Figas-Bednarska" w:date="2025-08-21T10:54:00Z" w16du:dateUtc="2025-08-21T08:54:00Z">
        <w:r w:rsidR="00641F91" w:rsidDel="008402C0">
          <w:rPr>
            <w:rFonts w:ascii="Calibri" w:eastAsia="Calibri" w:hAnsi="Calibri" w:cs="Calibri"/>
            <w:sz w:val="24"/>
            <w:szCs w:val="24"/>
          </w:rPr>
          <w:delText>1822</w:delText>
        </w:r>
      </w:del>
      <w:ins w:id="14" w:author="Karolina Figas-Bednarska" w:date="2025-08-21T10:54:00Z" w16du:dateUtc="2025-08-21T08:54:00Z">
        <w:r w:rsidR="008402C0">
          <w:rPr>
            <w:rFonts w:ascii="Calibri" w:eastAsia="Calibri" w:hAnsi="Calibri" w:cs="Calibri"/>
            <w:sz w:val="24"/>
            <w:szCs w:val="24"/>
          </w:rPr>
          <w:t>514</w:t>
        </w:r>
      </w:ins>
      <w:r w:rsidR="00735454" w:rsidRPr="00735454">
        <w:rPr>
          <w:rFonts w:ascii="Calibri" w:eastAsia="Calibri" w:hAnsi="Calibri" w:cs="Calibri"/>
          <w:sz w:val="24"/>
          <w:szCs w:val="24"/>
        </w:rPr>
        <w:t>)</w:t>
      </w:r>
      <w:r w:rsidR="00735454">
        <w:rPr>
          <w:rFonts w:ascii="Calibri" w:eastAsia="Calibri" w:hAnsi="Calibri" w:cs="Calibri"/>
          <w:sz w:val="24"/>
          <w:szCs w:val="24"/>
        </w:rPr>
        <w:t>.</w:t>
      </w:r>
    </w:p>
    <w:p w14:paraId="7752DC6E" w14:textId="072668E3" w:rsidR="005A79D0" w:rsidRPr="00DB4D70" w:rsidRDefault="006D5E24" w:rsidP="00AD3494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Oświadczam, że projekt nie został zakończony w rozumieniu art. 63 ust. 6 </w:t>
      </w:r>
      <w:r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Rozporządzenia Parlamentu Europejskiego i Rady (UE) nr 2021/1060 z dnia 24 czerwca 2021 r.</w:t>
      </w:r>
      <w:r w:rsidR="000578D2" w:rsidRPr="00DB4D70">
        <w:rPr>
          <w:rFonts w:ascii="Calibri" w:hAnsi="Calibri" w:cs="Calibri"/>
          <w:color w:val="auto"/>
          <w:sz w:val="24"/>
          <w:szCs w:val="24"/>
        </w:rPr>
        <w:t xml:space="preserve"> </w:t>
      </w:r>
    </w:p>
    <w:p w14:paraId="0E2D761A" w14:textId="3F493A6A" w:rsidR="006D5E24" w:rsidRPr="00DB4D70" w:rsidRDefault="006D5E24" w:rsidP="00AD3494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bookmarkStart w:id="15" w:name="_Hlk137029273"/>
      <w:bookmarkStart w:id="16" w:name="_Hlk137029287"/>
      <w:r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lastRenderedPageBreak/>
        <w:t>Oświadczam,</w:t>
      </w:r>
      <w:r w:rsidR="0022125B" w:rsidRPr="00DB4D70">
        <w:rPr>
          <w:rStyle w:val="Odwoanieprzypisudolnego"/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footnoteReference w:id="1"/>
      </w:r>
      <w:r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 że:</w:t>
      </w:r>
    </w:p>
    <w:bookmarkEnd w:id="15"/>
    <w:p w14:paraId="4E0EB5D2" w14:textId="2A856911" w:rsidR="006D5E24" w:rsidRPr="00DB4D70" w:rsidRDefault="00C02060" w:rsidP="00AD3494">
      <w:pPr>
        <w:pStyle w:val="Bezodstpw"/>
        <w:spacing w:line="360" w:lineRule="auto"/>
        <w:ind w:left="851" w:hanging="284"/>
        <w:jc w:val="left"/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</w:pPr>
      <w:sdt>
        <w:sdtPr>
          <w:rPr>
            <w:rFonts w:ascii="Calibri" w:hAnsi="Calibri" w:cs="Calibri"/>
            <w:b/>
            <w:bCs/>
            <w:color w:val="000000" w:themeColor="text1"/>
            <w:sz w:val="24"/>
            <w:szCs w:val="24"/>
          </w:rPr>
          <w:id w:val="-2138716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2394">
            <w:rPr>
              <w:rFonts w:ascii="MS Gothic" w:eastAsia="MS Gothic" w:hAnsi="MS Gothic" w:cs="Calibri" w:hint="eastAsia"/>
              <w:b/>
              <w:bCs/>
              <w:color w:val="000000" w:themeColor="text1"/>
              <w:sz w:val="24"/>
              <w:szCs w:val="24"/>
            </w:rPr>
            <w:t>☐</w:t>
          </w:r>
        </w:sdtContent>
      </w:sdt>
      <w:r w:rsidR="006D5E24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 realizacja projektu nie rozpoczęła się przed dniem złożenia wniosku o dofinansowanie</w:t>
      </w:r>
      <w:r w:rsidR="009A4192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;</w:t>
      </w:r>
    </w:p>
    <w:bookmarkEnd w:id="16"/>
    <w:p w14:paraId="05CCF5EE" w14:textId="215B559B" w:rsidR="006D5E24" w:rsidRPr="00DB4D70" w:rsidRDefault="00C02060" w:rsidP="00AD3494">
      <w:pPr>
        <w:pStyle w:val="Bezodstpw"/>
        <w:spacing w:line="360" w:lineRule="auto"/>
        <w:ind w:left="851" w:hanging="284"/>
        <w:jc w:val="left"/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</w:pPr>
      <w:sdt>
        <w:sdtPr>
          <w:rPr>
            <w:rFonts w:ascii="Calibri" w:hAnsi="Calibri" w:cs="Calibri"/>
            <w:b/>
            <w:bCs/>
            <w:color w:val="000000" w:themeColor="text1"/>
            <w:sz w:val="24"/>
            <w:szCs w:val="24"/>
          </w:rPr>
          <w:id w:val="-1817790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2394">
            <w:rPr>
              <w:rFonts w:ascii="MS Gothic" w:eastAsia="MS Gothic" w:hAnsi="MS Gothic" w:cs="Calibri" w:hint="eastAsia"/>
              <w:b/>
              <w:bCs/>
              <w:color w:val="000000" w:themeColor="text1"/>
              <w:sz w:val="24"/>
              <w:szCs w:val="24"/>
            </w:rPr>
            <w:t>☐</w:t>
          </w:r>
        </w:sdtContent>
      </w:sdt>
      <w:r w:rsidR="002F028D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</w:t>
      </w:r>
      <w:r w:rsidR="006D5E24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realizując projekt przed dniem złożenia wniosku, przestrzegano obowiązujących przepisów prawa dotyczących danej operacji (art. 73 ust. 2 lit. </w:t>
      </w:r>
      <w:r w:rsidR="00B00250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f</w:t>
      </w:r>
      <w:r w:rsidR="00404946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)</w:t>
      </w:r>
      <w:r w:rsidR="006D5E24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 Rozporządzenia Parlamentu Europejskiego i Rady (UE) nr 2021/1060 z dnia 24 czerwca 2021 r.</w:t>
      </w:r>
      <w:r w:rsidR="00AC1BCE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).</w:t>
      </w:r>
    </w:p>
    <w:p w14:paraId="3050ECD3" w14:textId="779995A8" w:rsidR="006D5E24" w:rsidRPr="00DB4D70" w:rsidRDefault="00B00250" w:rsidP="00AD3494">
      <w:pPr>
        <w:pStyle w:val="Bezodstpw"/>
        <w:numPr>
          <w:ilvl w:val="0"/>
          <w:numId w:val="20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Oświadczam, że </w:t>
      </w:r>
      <w:r w:rsidR="006D5E24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projekt nie obejmuje przedsięwzięć będących częścią operacji, które zostały objęte lub powinny były zostać objęte procedurą odzyskiwania zgodnie z art. 65 (trwałość operacji) w następstwie przeniesienia działalności produkcyjnej poza obszar objęty programem (art. 73 ust. 2 lit. h</w:t>
      </w:r>
      <w:r w:rsidR="00404946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)</w:t>
      </w:r>
      <w:r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</w:t>
      </w:r>
      <w:r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Rozporządzenia Parlamentu Europejskiego i Rady (UE) nr 2021/1060 z dnia 24 czerwca 2021 r.</w:t>
      </w:r>
    </w:p>
    <w:p w14:paraId="5782E426" w14:textId="150FCCD8" w:rsidR="003E7BA6" w:rsidRPr="00DB4D70" w:rsidRDefault="00481634" w:rsidP="00AD3494">
      <w:pPr>
        <w:pStyle w:val="Bezodstpw"/>
        <w:numPr>
          <w:ilvl w:val="0"/>
          <w:numId w:val="20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>Oświadczam, że reprezentowany przeze mnie podmiot</w:t>
      </w:r>
      <w:r w:rsidR="00953FE6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n</w:t>
      </w:r>
      <w:r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ie otrzyma</w:t>
      </w:r>
      <w:r w:rsidR="00953FE6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ł</w:t>
      </w:r>
      <w:r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(</w:t>
      </w:r>
      <w:r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brak podwójnego finansowania projektu).</w:t>
      </w:r>
    </w:p>
    <w:p w14:paraId="06F0505B" w14:textId="57EC457D" w:rsidR="00481634" w:rsidRPr="00DB4D70" w:rsidRDefault="00646121" w:rsidP="00AD3494">
      <w:pPr>
        <w:pStyle w:val="Bezodstpw"/>
        <w:numPr>
          <w:ilvl w:val="0"/>
          <w:numId w:val="20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>Zobowiązuję się do utrzymania rezultatów i zapewnienia trwałości projektu zgodnie z art. 65 ust. 1 Rozporządzenia Rady nr 2021/1060</w:t>
      </w:r>
      <w:r w:rsidR="00AC1BCE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.</w:t>
      </w:r>
    </w:p>
    <w:p w14:paraId="577DBF89" w14:textId="0E0DD5AB" w:rsidR="00C23D88" w:rsidRPr="00DB4D70" w:rsidRDefault="00C23D88" w:rsidP="00AD3494">
      <w:pPr>
        <w:pStyle w:val="Bezodstpw"/>
        <w:numPr>
          <w:ilvl w:val="0"/>
          <w:numId w:val="20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Oświadczam, że </w:t>
      </w:r>
      <w:r w:rsidR="00B470B5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reprezentowany przeze mnie podmiot </w:t>
      </w:r>
      <w:r w:rsidR="00B470B5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będący JST (lub podmiot przez nią kontrolowany lub od niej zależny) nie podejmował jakichkolwiek działań dyskryminujących sprzecznych z zasadami, o których mowa w art. 9 ust. 3 Rozporządzenia PE i Rady nr 2021/1060 (jeśli dotyczy).</w:t>
      </w:r>
    </w:p>
    <w:p w14:paraId="6E891942" w14:textId="4C11E9B9" w:rsidR="0015090D" w:rsidRPr="00DB4D70" w:rsidRDefault="000A121D" w:rsidP="00AD3494">
      <w:pPr>
        <w:pStyle w:val="Bezodstpw"/>
        <w:numPr>
          <w:ilvl w:val="0"/>
          <w:numId w:val="20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Oświadczam, że wyrażam zgodę na udostępnienie </w:t>
      </w:r>
      <w:r w:rsidR="00DB2AB4" w:rsidRPr="00DB4D70">
        <w:rPr>
          <w:rFonts w:ascii="Calibri" w:hAnsi="Calibri" w:cs="Calibri"/>
          <w:color w:val="000000" w:themeColor="text1"/>
          <w:sz w:val="24"/>
          <w:szCs w:val="24"/>
        </w:rPr>
        <w:t>wniosku o dofinansowanie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, z zastrzeżeniem ochrony informacji w ni</w:t>
      </w:r>
      <w:r w:rsidR="00B269A0" w:rsidRPr="00DB4D70">
        <w:rPr>
          <w:rFonts w:ascii="Calibri" w:hAnsi="Calibri" w:cs="Calibri"/>
          <w:color w:val="000000" w:themeColor="text1"/>
          <w:sz w:val="24"/>
          <w:szCs w:val="24"/>
        </w:rPr>
        <w:t>m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zawartych, i </w:t>
      </w:r>
      <w:r w:rsidR="00AC2D21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na 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udzielenie informacji </w:t>
      </w:r>
      <w:r w:rsidR="00DB2AB4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przez Instytucję Pośredniczącą 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na temat realizacji pr</w:t>
      </w:r>
      <w:r w:rsidR="00AC2D21" w:rsidRPr="00DB4D70">
        <w:rPr>
          <w:rFonts w:ascii="Calibri" w:hAnsi="Calibri" w:cs="Calibri"/>
          <w:color w:val="000000" w:themeColor="text1"/>
          <w:sz w:val="24"/>
          <w:szCs w:val="24"/>
        </w:rPr>
        <w:t>ojektu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niezbędnych do przeprowadzenia badania ewaluacyjnego </w:t>
      </w:r>
      <w:r w:rsidR="00044D61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przez </w:t>
      </w:r>
      <w:r w:rsidR="00AC2D21" w:rsidRPr="00DB4D70">
        <w:rPr>
          <w:rFonts w:ascii="Calibri" w:hAnsi="Calibri" w:cs="Calibri"/>
          <w:color w:val="000000" w:themeColor="text1"/>
          <w:sz w:val="24"/>
          <w:szCs w:val="24"/>
        </w:rPr>
        <w:t>Instytucję Zarządzającą, Instytucję Pośredniczącą lub inną uprawnioną instytucję lub jednostkę organizacyjną</w:t>
      </w:r>
      <w:r w:rsidR="00044D61" w:rsidRPr="00DB4D70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83346AE" w14:textId="7CC5A855" w:rsidR="007A722F" w:rsidRPr="00AD3494" w:rsidRDefault="008419AC" w:rsidP="00AD3494">
      <w:pPr>
        <w:pStyle w:val="Bezodstpw"/>
        <w:numPr>
          <w:ilvl w:val="0"/>
          <w:numId w:val="20"/>
        </w:numPr>
        <w:spacing w:after="600"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bookmarkStart w:id="17" w:name="_Hlk137038201"/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Oświadczam, że zapewnię środki finansowe na realizację projektu oraz </w:t>
      </w:r>
      <w:r w:rsidR="00460251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na 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utrzymanie efektów projektu</w:t>
      </w:r>
      <w:r w:rsidR="00E67120" w:rsidRPr="00DB4D70">
        <w:rPr>
          <w:rFonts w:ascii="Calibri" w:hAnsi="Calibri" w:cs="Calibri"/>
          <w:color w:val="000000" w:themeColor="text1"/>
          <w:spacing w:val="-2"/>
          <w:sz w:val="24"/>
          <w:szCs w:val="24"/>
        </w:rPr>
        <w:t xml:space="preserve"> w okresie trwałości.</w:t>
      </w:r>
      <w:bookmarkEnd w:id="17"/>
    </w:p>
    <w:p w14:paraId="3E403771" w14:textId="6B5EFAD2" w:rsidR="008543A9" w:rsidRDefault="00163126" w:rsidP="00163126">
      <w:pPr>
        <w:pStyle w:val="Bezodstpw"/>
        <w:tabs>
          <w:tab w:val="left" w:leader="dot" w:pos="2694"/>
          <w:tab w:val="left" w:pos="8505"/>
        </w:tabs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ab/>
      </w:r>
      <w:r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ab/>
      </w:r>
    </w:p>
    <w:p w14:paraId="08F8C522" w14:textId="7AF26291" w:rsidR="00FE1A43" w:rsidRPr="007C4317" w:rsidRDefault="00FE1A43" w:rsidP="009736D5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7C4317" w:rsidSect="00A060A6">
      <w:headerReference w:type="default" r:id="rId8"/>
      <w:footerReference w:type="default" r:id="rId9"/>
      <w:pgSz w:w="11906" w:h="16838"/>
      <w:pgMar w:top="851" w:right="1356" w:bottom="1440" w:left="1416" w:header="907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1F9AC" w14:textId="77777777" w:rsidR="00DB3538" w:rsidRDefault="00DB3538">
      <w:pPr>
        <w:spacing w:after="0" w:line="240" w:lineRule="auto"/>
      </w:pPr>
      <w:r>
        <w:separator/>
      </w:r>
    </w:p>
  </w:endnote>
  <w:endnote w:type="continuationSeparator" w:id="0">
    <w:p w14:paraId="743C3079" w14:textId="77777777" w:rsidR="00DB3538" w:rsidRDefault="00DB3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8269865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0FF156AD" w14:textId="4F6B6226" w:rsidR="00633159" w:rsidRPr="00AD3494" w:rsidRDefault="00E34BE3" w:rsidP="00AD3494">
        <w:pPr>
          <w:pStyle w:val="Stopka"/>
          <w:jc w:val="right"/>
          <w:rPr>
            <w:rFonts w:ascii="Calibri" w:hAnsi="Calibri" w:cs="Calibri"/>
          </w:rPr>
        </w:pPr>
        <w:r w:rsidRPr="00E34BE3">
          <w:rPr>
            <w:rFonts w:ascii="Calibri" w:hAnsi="Calibri" w:cs="Calibri"/>
          </w:rPr>
          <w:fldChar w:fldCharType="begin"/>
        </w:r>
        <w:r w:rsidRPr="00E34BE3">
          <w:rPr>
            <w:rFonts w:ascii="Calibri" w:hAnsi="Calibri" w:cs="Calibri"/>
          </w:rPr>
          <w:instrText>PAGE   \* MERGEFORMAT</w:instrText>
        </w:r>
        <w:r w:rsidRPr="00E34BE3">
          <w:rPr>
            <w:rFonts w:ascii="Calibri" w:hAnsi="Calibri" w:cs="Calibri"/>
          </w:rPr>
          <w:fldChar w:fldCharType="separate"/>
        </w:r>
        <w:r w:rsidRPr="00E34BE3">
          <w:rPr>
            <w:rFonts w:ascii="Calibri" w:hAnsi="Calibri" w:cs="Calibri"/>
          </w:rPr>
          <w:t>2</w:t>
        </w:r>
        <w:r w:rsidRPr="00E34BE3">
          <w:rPr>
            <w:rFonts w:ascii="Calibri" w:hAnsi="Calibri" w:cs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C6C04" w14:textId="77777777" w:rsidR="00DB3538" w:rsidRDefault="00DB3538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576D12F9" w14:textId="77777777" w:rsidR="00DB3538" w:rsidRDefault="00DB3538">
      <w:pPr>
        <w:spacing w:after="0" w:line="239" w:lineRule="auto"/>
        <w:ind w:left="0" w:right="61" w:firstLine="0"/>
      </w:pPr>
      <w:r>
        <w:continuationSeparator/>
      </w:r>
    </w:p>
  </w:footnote>
  <w:footnote w:id="1">
    <w:p w14:paraId="5734B15C" w14:textId="7AF0F73B" w:rsidR="0022125B" w:rsidRPr="0090562D" w:rsidRDefault="0022125B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90562D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90562D">
        <w:rPr>
          <w:rFonts w:asciiTheme="minorHAnsi" w:hAnsiTheme="minorHAnsi" w:cstheme="minorHAnsi"/>
          <w:sz w:val="24"/>
          <w:szCs w:val="24"/>
        </w:rPr>
        <w:t xml:space="preserve"> Należy obligatoryjnie zaznaczyć jedną </w:t>
      </w:r>
      <w:r w:rsidR="00255D7D" w:rsidRPr="0090562D">
        <w:rPr>
          <w:rFonts w:asciiTheme="minorHAnsi" w:hAnsiTheme="minorHAnsi" w:cstheme="minorHAnsi"/>
          <w:sz w:val="24"/>
          <w:szCs w:val="24"/>
        </w:rPr>
        <w:t>z możliwości</w:t>
      </w:r>
      <w:r w:rsidRPr="0090562D">
        <w:rPr>
          <w:rFonts w:asciiTheme="minorHAnsi" w:hAnsiTheme="minorHAnsi" w:cstheme="minorHAnsi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405C66BF" w:rsidR="00F358BA" w:rsidRDefault="00A060A6" w:rsidP="005D4260">
    <w:pPr>
      <w:pStyle w:val="Nagwek"/>
      <w:ind w:lef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AC8B562" wp14:editId="7E175BBF">
          <wp:simplePos x="0" y="0"/>
          <wp:positionH relativeFrom="margin">
            <wp:posOffset>-228600</wp:posOffset>
          </wp:positionH>
          <wp:positionV relativeFrom="margin">
            <wp:posOffset>-481330</wp:posOffset>
          </wp:positionV>
          <wp:extent cx="6190681" cy="468000"/>
          <wp:effectExtent l="0" t="0" r="635" b="8255"/>
          <wp:wrapNone/>
          <wp:docPr id="642431669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431669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0681" cy="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82489">
    <w:abstractNumId w:val="20"/>
  </w:num>
  <w:num w:numId="2" w16cid:durableId="982273554">
    <w:abstractNumId w:val="24"/>
  </w:num>
  <w:num w:numId="3" w16cid:durableId="1856075295">
    <w:abstractNumId w:val="0"/>
  </w:num>
  <w:num w:numId="4" w16cid:durableId="1146628689">
    <w:abstractNumId w:val="18"/>
  </w:num>
  <w:num w:numId="5" w16cid:durableId="1402411024">
    <w:abstractNumId w:val="25"/>
  </w:num>
  <w:num w:numId="6" w16cid:durableId="1959679182">
    <w:abstractNumId w:val="13"/>
  </w:num>
  <w:num w:numId="7" w16cid:durableId="1700350762">
    <w:abstractNumId w:val="3"/>
  </w:num>
  <w:num w:numId="8" w16cid:durableId="1825586451">
    <w:abstractNumId w:val="12"/>
  </w:num>
  <w:num w:numId="9" w16cid:durableId="1373578520">
    <w:abstractNumId w:val="11"/>
  </w:num>
  <w:num w:numId="10" w16cid:durableId="2018850858">
    <w:abstractNumId w:val="15"/>
  </w:num>
  <w:num w:numId="11" w16cid:durableId="412357971">
    <w:abstractNumId w:val="19"/>
  </w:num>
  <w:num w:numId="12" w16cid:durableId="1456564841">
    <w:abstractNumId w:val="2"/>
  </w:num>
  <w:num w:numId="13" w16cid:durableId="1419018053">
    <w:abstractNumId w:val="16"/>
  </w:num>
  <w:num w:numId="14" w16cid:durableId="1703288836">
    <w:abstractNumId w:val="9"/>
  </w:num>
  <w:num w:numId="15" w16cid:durableId="754743984">
    <w:abstractNumId w:val="8"/>
  </w:num>
  <w:num w:numId="16" w16cid:durableId="487788901">
    <w:abstractNumId w:val="27"/>
  </w:num>
  <w:num w:numId="17" w16cid:durableId="816066607">
    <w:abstractNumId w:val="17"/>
  </w:num>
  <w:num w:numId="18" w16cid:durableId="390924267">
    <w:abstractNumId w:val="26"/>
  </w:num>
  <w:num w:numId="19" w16cid:durableId="937173979">
    <w:abstractNumId w:val="5"/>
  </w:num>
  <w:num w:numId="20" w16cid:durableId="1051656706">
    <w:abstractNumId w:val="10"/>
  </w:num>
  <w:num w:numId="21" w16cid:durableId="380060080">
    <w:abstractNumId w:val="6"/>
  </w:num>
  <w:num w:numId="22" w16cid:durableId="1928805691">
    <w:abstractNumId w:val="21"/>
  </w:num>
  <w:num w:numId="23" w16cid:durableId="1952738852">
    <w:abstractNumId w:val="4"/>
  </w:num>
  <w:num w:numId="24" w16cid:durableId="729963908">
    <w:abstractNumId w:val="23"/>
  </w:num>
  <w:num w:numId="25" w16cid:durableId="396132065">
    <w:abstractNumId w:val="7"/>
  </w:num>
  <w:num w:numId="26" w16cid:durableId="25759019">
    <w:abstractNumId w:val="22"/>
  </w:num>
  <w:num w:numId="27" w16cid:durableId="1335453483">
    <w:abstractNumId w:val="1"/>
  </w:num>
  <w:num w:numId="28" w16cid:durableId="1344823559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rolina Figas-Bednarska">
    <w15:presenceInfo w15:providerId="AD" w15:userId="S::kfigas-bednarska@cppc.gov.pl::d827281f-cba0-48d6-ba82-fc70ce6d68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29B"/>
    <w:rsid w:val="00001D87"/>
    <w:rsid w:val="00013964"/>
    <w:rsid w:val="00016DB8"/>
    <w:rsid w:val="00021014"/>
    <w:rsid w:val="000214E6"/>
    <w:rsid w:val="00042DF7"/>
    <w:rsid w:val="0004359A"/>
    <w:rsid w:val="000446E4"/>
    <w:rsid w:val="00044D61"/>
    <w:rsid w:val="00050211"/>
    <w:rsid w:val="000578D2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AAB"/>
    <w:rsid w:val="000D5AF3"/>
    <w:rsid w:val="000E3990"/>
    <w:rsid w:val="000F2BB9"/>
    <w:rsid w:val="000F69C3"/>
    <w:rsid w:val="00140FEA"/>
    <w:rsid w:val="00143F22"/>
    <w:rsid w:val="0015090D"/>
    <w:rsid w:val="0015405F"/>
    <w:rsid w:val="00157798"/>
    <w:rsid w:val="00163126"/>
    <w:rsid w:val="0018010C"/>
    <w:rsid w:val="00187005"/>
    <w:rsid w:val="00190322"/>
    <w:rsid w:val="0019268B"/>
    <w:rsid w:val="001930F4"/>
    <w:rsid w:val="001A05FA"/>
    <w:rsid w:val="001A0CB3"/>
    <w:rsid w:val="001A0E61"/>
    <w:rsid w:val="001A41D7"/>
    <w:rsid w:val="001A7BDF"/>
    <w:rsid w:val="001B0663"/>
    <w:rsid w:val="001B2394"/>
    <w:rsid w:val="001B264B"/>
    <w:rsid w:val="001D0A24"/>
    <w:rsid w:val="001D139E"/>
    <w:rsid w:val="001D4B1D"/>
    <w:rsid w:val="001D5111"/>
    <w:rsid w:val="001E2316"/>
    <w:rsid w:val="001E2C54"/>
    <w:rsid w:val="001F0723"/>
    <w:rsid w:val="00204163"/>
    <w:rsid w:val="00210784"/>
    <w:rsid w:val="00212732"/>
    <w:rsid w:val="00212D62"/>
    <w:rsid w:val="00212E56"/>
    <w:rsid w:val="0021371C"/>
    <w:rsid w:val="00213E1D"/>
    <w:rsid w:val="0022125B"/>
    <w:rsid w:val="002238BE"/>
    <w:rsid w:val="00231CB4"/>
    <w:rsid w:val="002418F6"/>
    <w:rsid w:val="00241D86"/>
    <w:rsid w:val="00241F61"/>
    <w:rsid w:val="0024277A"/>
    <w:rsid w:val="002500C6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B63E8"/>
    <w:rsid w:val="002C164B"/>
    <w:rsid w:val="002C2B79"/>
    <w:rsid w:val="002C6475"/>
    <w:rsid w:val="002D1B5D"/>
    <w:rsid w:val="002D2D50"/>
    <w:rsid w:val="002D32B0"/>
    <w:rsid w:val="002D755F"/>
    <w:rsid w:val="002E3888"/>
    <w:rsid w:val="002E70DF"/>
    <w:rsid w:val="002E71B6"/>
    <w:rsid w:val="002F028D"/>
    <w:rsid w:val="002F4419"/>
    <w:rsid w:val="002F4FA1"/>
    <w:rsid w:val="002F5C79"/>
    <w:rsid w:val="0030529C"/>
    <w:rsid w:val="003102D9"/>
    <w:rsid w:val="003111EE"/>
    <w:rsid w:val="0031741D"/>
    <w:rsid w:val="00334DA6"/>
    <w:rsid w:val="00341442"/>
    <w:rsid w:val="003418F6"/>
    <w:rsid w:val="00341ABC"/>
    <w:rsid w:val="003434A6"/>
    <w:rsid w:val="003515FA"/>
    <w:rsid w:val="00353A18"/>
    <w:rsid w:val="0035531C"/>
    <w:rsid w:val="00356074"/>
    <w:rsid w:val="00366CA9"/>
    <w:rsid w:val="0038008A"/>
    <w:rsid w:val="00391BBA"/>
    <w:rsid w:val="0039261D"/>
    <w:rsid w:val="00392D2D"/>
    <w:rsid w:val="003B6A01"/>
    <w:rsid w:val="003C5038"/>
    <w:rsid w:val="003D126A"/>
    <w:rsid w:val="003D43BC"/>
    <w:rsid w:val="003E4B13"/>
    <w:rsid w:val="003E7BA6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CF6"/>
    <w:rsid w:val="00437E77"/>
    <w:rsid w:val="0044008A"/>
    <w:rsid w:val="00440C18"/>
    <w:rsid w:val="00444082"/>
    <w:rsid w:val="00447F81"/>
    <w:rsid w:val="00460251"/>
    <w:rsid w:val="004627E9"/>
    <w:rsid w:val="00471433"/>
    <w:rsid w:val="0047295D"/>
    <w:rsid w:val="00481347"/>
    <w:rsid w:val="00481634"/>
    <w:rsid w:val="00485DA8"/>
    <w:rsid w:val="00494376"/>
    <w:rsid w:val="004A07B4"/>
    <w:rsid w:val="004A4231"/>
    <w:rsid w:val="004A7E72"/>
    <w:rsid w:val="004B2F19"/>
    <w:rsid w:val="004B5255"/>
    <w:rsid w:val="004D2C2A"/>
    <w:rsid w:val="004E2026"/>
    <w:rsid w:val="004E3244"/>
    <w:rsid w:val="004F3CFD"/>
    <w:rsid w:val="004F4908"/>
    <w:rsid w:val="004F621C"/>
    <w:rsid w:val="004F65A9"/>
    <w:rsid w:val="005040D2"/>
    <w:rsid w:val="00506510"/>
    <w:rsid w:val="00511C98"/>
    <w:rsid w:val="00516F6B"/>
    <w:rsid w:val="005264B6"/>
    <w:rsid w:val="00526B0D"/>
    <w:rsid w:val="00531DC9"/>
    <w:rsid w:val="00541BF8"/>
    <w:rsid w:val="00551623"/>
    <w:rsid w:val="0055254F"/>
    <w:rsid w:val="00563C90"/>
    <w:rsid w:val="005763E2"/>
    <w:rsid w:val="00581AF8"/>
    <w:rsid w:val="00581BD9"/>
    <w:rsid w:val="00583741"/>
    <w:rsid w:val="00593B6B"/>
    <w:rsid w:val="005950EF"/>
    <w:rsid w:val="005A0DE0"/>
    <w:rsid w:val="005A638C"/>
    <w:rsid w:val="005A79D0"/>
    <w:rsid w:val="005B7F08"/>
    <w:rsid w:val="005C44D3"/>
    <w:rsid w:val="005C6CF4"/>
    <w:rsid w:val="005D1E7A"/>
    <w:rsid w:val="005D2DF9"/>
    <w:rsid w:val="005D4260"/>
    <w:rsid w:val="005E4B4B"/>
    <w:rsid w:val="005E7A86"/>
    <w:rsid w:val="005F48F5"/>
    <w:rsid w:val="005F6FF5"/>
    <w:rsid w:val="00611721"/>
    <w:rsid w:val="00611A79"/>
    <w:rsid w:val="00611F37"/>
    <w:rsid w:val="00612FF3"/>
    <w:rsid w:val="00633159"/>
    <w:rsid w:val="0063394B"/>
    <w:rsid w:val="00634F67"/>
    <w:rsid w:val="0064031D"/>
    <w:rsid w:val="00641F91"/>
    <w:rsid w:val="00646121"/>
    <w:rsid w:val="00662175"/>
    <w:rsid w:val="0067386A"/>
    <w:rsid w:val="00674C90"/>
    <w:rsid w:val="00677646"/>
    <w:rsid w:val="00677CA9"/>
    <w:rsid w:val="00682012"/>
    <w:rsid w:val="006854E5"/>
    <w:rsid w:val="0069781D"/>
    <w:rsid w:val="006A1ED5"/>
    <w:rsid w:val="006B0679"/>
    <w:rsid w:val="006B64DF"/>
    <w:rsid w:val="006C401F"/>
    <w:rsid w:val="006C7D0B"/>
    <w:rsid w:val="006D0130"/>
    <w:rsid w:val="006D1CC2"/>
    <w:rsid w:val="006D5E24"/>
    <w:rsid w:val="006E2F00"/>
    <w:rsid w:val="006F7FB0"/>
    <w:rsid w:val="00707662"/>
    <w:rsid w:val="00710E39"/>
    <w:rsid w:val="0071159E"/>
    <w:rsid w:val="00714694"/>
    <w:rsid w:val="0071578F"/>
    <w:rsid w:val="00716001"/>
    <w:rsid w:val="0071674A"/>
    <w:rsid w:val="007202C9"/>
    <w:rsid w:val="00725A7F"/>
    <w:rsid w:val="00735454"/>
    <w:rsid w:val="00736839"/>
    <w:rsid w:val="007422CE"/>
    <w:rsid w:val="00751D16"/>
    <w:rsid w:val="00753F39"/>
    <w:rsid w:val="007564AC"/>
    <w:rsid w:val="00763DD8"/>
    <w:rsid w:val="00765500"/>
    <w:rsid w:val="00770545"/>
    <w:rsid w:val="00777BC5"/>
    <w:rsid w:val="007932B2"/>
    <w:rsid w:val="007932F8"/>
    <w:rsid w:val="007973F2"/>
    <w:rsid w:val="007A06D8"/>
    <w:rsid w:val="007A722F"/>
    <w:rsid w:val="007B268A"/>
    <w:rsid w:val="007B2A4C"/>
    <w:rsid w:val="007B4C95"/>
    <w:rsid w:val="007B5863"/>
    <w:rsid w:val="007B715D"/>
    <w:rsid w:val="007C0AAC"/>
    <w:rsid w:val="007C3BFB"/>
    <w:rsid w:val="007C4317"/>
    <w:rsid w:val="007C53BD"/>
    <w:rsid w:val="007D5611"/>
    <w:rsid w:val="007F0C5F"/>
    <w:rsid w:val="00811BF0"/>
    <w:rsid w:val="00823573"/>
    <w:rsid w:val="00834587"/>
    <w:rsid w:val="00835426"/>
    <w:rsid w:val="008402C0"/>
    <w:rsid w:val="008419AC"/>
    <w:rsid w:val="00846FC9"/>
    <w:rsid w:val="00852609"/>
    <w:rsid w:val="00852721"/>
    <w:rsid w:val="008543A9"/>
    <w:rsid w:val="00861BD2"/>
    <w:rsid w:val="00866B30"/>
    <w:rsid w:val="008670EF"/>
    <w:rsid w:val="0089399A"/>
    <w:rsid w:val="008A155D"/>
    <w:rsid w:val="008A43E9"/>
    <w:rsid w:val="008A5113"/>
    <w:rsid w:val="008B1048"/>
    <w:rsid w:val="008C0509"/>
    <w:rsid w:val="008C4FD9"/>
    <w:rsid w:val="008E269B"/>
    <w:rsid w:val="008E4E20"/>
    <w:rsid w:val="00902CA7"/>
    <w:rsid w:val="00902D95"/>
    <w:rsid w:val="00903C63"/>
    <w:rsid w:val="0090562D"/>
    <w:rsid w:val="00906519"/>
    <w:rsid w:val="00906DDB"/>
    <w:rsid w:val="00915900"/>
    <w:rsid w:val="00923DBC"/>
    <w:rsid w:val="00924986"/>
    <w:rsid w:val="00927648"/>
    <w:rsid w:val="00936DD0"/>
    <w:rsid w:val="00946779"/>
    <w:rsid w:val="00953045"/>
    <w:rsid w:val="00953FE6"/>
    <w:rsid w:val="00955527"/>
    <w:rsid w:val="0095664C"/>
    <w:rsid w:val="009734B3"/>
    <w:rsid w:val="009736D5"/>
    <w:rsid w:val="00977AE9"/>
    <w:rsid w:val="009819DA"/>
    <w:rsid w:val="00981A15"/>
    <w:rsid w:val="00986514"/>
    <w:rsid w:val="009944EA"/>
    <w:rsid w:val="0099516E"/>
    <w:rsid w:val="00997DC7"/>
    <w:rsid w:val="009A4192"/>
    <w:rsid w:val="009B142C"/>
    <w:rsid w:val="009B2E47"/>
    <w:rsid w:val="009B56A7"/>
    <w:rsid w:val="009C056E"/>
    <w:rsid w:val="009C2259"/>
    <w:rsid w:val="009D1383"/>
    <w:rsid w:val="009F5670"/>
    <w:rsid w:val="009F5C87"/>
    <w:rsid w:val="00A000D9"/>
    <w:rsid w:val="00A02CFC"/>
    <w:rsid w:val="00A04D95"/>
    <w:rsid w:val="00A060A6"/>
    <w:rsid w:val="00A0707E"/>
    <w:rsid w:val="00A12AD1"/>
    <w:rsid w:val="00A1534F"/>
    <w:rsid w:val="00A22A85"/>
    <w:rsid w:val="00A40990"/>
    <w:rsid w:val="00A414AD"/>
    <w:rsid w:val="00A459CC"/>
    <w:rsid w:val="00A46086"/>
    <w:rsid w:val="00A47F61"/>
    <w:rsid w:val="00A541BF"/>
    <w:rsid w:val="00A66A3C"/>
    <w:rsid w:val="00A7267E"/>
    <w:rsid w:val="00A878C2"/>
    <w:rsid w:val="00A92153"/>
    <w:rsid w:val="00AA2195"/>
    <w:rsid w:val="00AB0D14"/>
    <w:rsid w:val="00AB3C02"/>
    <w:rsid w:val="00AB4612"/>
    <w:rsid w:val="00AB56E5"/>
    <w:rsid w:val="00AB69CD"/>
    <w:rsid w:val="00AC1BCE"/>
    <w:rsid w:val="00AC2D21"/>
    <w:rsid w:val="00AC51A7"/>
    <w:rsid w:val="00AD3494"/>
    <w:rsid w:val="00AD44FE"/>
    <w:rsid w:val="00AE78FE"/>
    <w:rsid w:val="00AF0DCF"/>
    <w:rsid w:val="00AF0FC1"/>
    <w:rsid w:val="00B00250"/>
    <w:rsid w:val="00B01E12"/>
    <w:rsid w:val="00B02C3B"/>
    <w:rsid w:val="00B0407C"/>
    <w:rsid w:val="00B05285"/>
    <w:rsid w:val="00B173A1"/>
    <w:rsid w:val="00B17DE7"/>
    <w:rsid w:val="00B20A33"/>
    <w:rsid w:val="00B21C9C"/>
    <w:rsid w:val="00B269A0"/>
    <w:rsid w:val="00B30795"/>
    <w:rsid w:val="00B3273B"/>
    <w:rsid w:val="00B33C4C"/>
    <w:rsid w:val="00B3567C"/>
    <w:rsid w:val="00B360B7"/>
    <w:rsid w:val="00B45800"/>
    <w:rsid w:val="00B470B5"/>
    <w:rsid w:val="00B500F8"/>
    <w:rsid w:val="00B76E87"/>
    <w:rsid w:val="00B83289"/>
    <w:rsid w:val="00B87AF8"/>
    <w:rsid w:val="00B970EB"/>
    <w:rsid w:val="00BB646F"/>
    <w:rsid w:val="00BC2E27"/>
    <w:rsid w:val="00BC447C"/>
    <w:rsid w:val="00BC7099"/>
    <w:rsid w:val="00BD29F9"/>
    <w:rsid w:val="00BE3583"/>
    <w:rsid w:val="00C01F04"/>
    <w:rsid w:val="00C02060"/>
    <w:rsid w:val="00C0620E"/>
    <w:rsid w:val="00C102C0"/>
    <w:rsid w:val="00C1153C"/>
    <w:rsid w:val="00C12880"/>
    <w:rsid w:val="00C23D88"/>
    <w:rsid w:val="00C25180"/>
    <w:rsid w:val="00C25807"/>
    <w:rsid w:val="00C360D8"/>
    <w:rsid w:val="00C430ED"/>
    <w:rsid w:val="00C46253"/>
    <w:rsid w:val="00C479D0"/>
    <w:rsid w:val="00C56EEA"/>
    <w:rsid w:val="00C62334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28D4"/>
    <w:rsid w:val="00CE6FEE"/>
    <w:rsid w:val="00CF090A"/>
    <w:rsid w:val="00CF7E3B"/>
    <w:rsid w:val="00D06855"/>
    <w:rsid w:val="00D1042C"/>
    <w:rsid w:val="00D14CBB"/>
    <w:rsid w:val="00D17886"/>
    <w:rsid w:val="00D20578"/>
    <w:rsid w:val="00D26CF3"/>
    <w:rsid w:val="00D36BC3"/>
    <w:rsid w:val="00D56424"/>
    <w:rsid w:val="00D63B26"/>
    <w:rsid w:val="00D64148"/>
    <w:rsid w:val="00D66446"/>
    <w:rsid w:val="00D728B3"/>
    <w:rsid w:val="00D7489B"/>
    <w:rsid w:val="00D772F4"/>
    <w:rsid w:val="00D84BB8"/>
    <w:rsid w:val="00D92A13"/>
    <w:rsid w:val="00D93229"/>
    <w:rsid w:val="00DA211D"/>
    <w:rsid w:val="00DA6F28"/>
    <w:rsid w:val="00DA75FC"/>
    <w:rsid w:val="00DB160C"/>
    <w:rsid w:val="00DB2AB4"/>
    <w:rsid w:val="00DB3538"/>
    <w:rsid w:val="00DB4D70"/>
    <w:rsid w:val="00DB643A"/>
    <w:rsid w:val="00DC1413"/>
    <w:rsid w:val="00DC6023"/>
    <w:rsid w:val="00DD5FA1"/>
    <w:rsid w:val="00DD702D"/>
    <w:rsid w:val="00DE45B8"/>
    <w:rsid w:val="00DE5913"/>
    <w:rsid w:val="00DF405B"/>
    <w:rsid w:val="00E01BEF"/>
    <w:rsid w:val="00E068A5"/>
    <w:rsid w:val="00E11BD8"/>
    <w:rsid w:val="00E13B2C"/>
    <w:rsid w:val="00E215A9"/>
    <w:rsid w:val="00E2283F"/>
    <w:rsid w:val="00E22A1A"/>
    <w:rsid w:val="00E34BE3"/>
    <w:rsid w:val="00E352B5"/>
    <w:rsid w:val="00E41AAA"/>
    <w:rsid w:val="00E42958"/>
    <w:rsid w:val="00E52B05"/>
    <w:rsid w:val="00E635F5"/>
    <w:rsid w:val="00E67120"/>
    <w:rsid w:val="00E677E6"/>
    <w:rsid w:val="00E8466C"/>
    <w:rsid w:val="00E9229B"/>
    <w:rsid w:val="00E93906"/>
    <w:rsid w:val="00E93A82"/>
    <w:rsid w:val="00E94D05"/>
    <w:rsid w:val="00EA0B16"/>
    <w:rsid w:val="00EC0E71"/>
    <w:rsid w:val="00ED0AEC"/>
    <w:rsid w:val="00F052C7"/>
    <w:rsid w:val="00F1552E"/>
    <w:rsid w:val="00F15EC6"/>
    <w:rsid w:val="00F358BA"/>
    <w:rsid w:val="00F3614C"/>
    <w:rsid w:val="00F406E1"/>
    <w:rsid w:val="00F47F62"/>
    <w:rsid w:val="00F55113"/>
    <w:rsid w:val="00F74460"/>
    <w:rsid w:val="00F808A5"/>
    <w:rsid w:val="00F82D59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0211"/>
    <w:pPr>
      <w:keepNext/>
      <w:spacing w:after="0" w:line="259" w:lineRule="auto"/>
      <w:ind w:left="0" w:firstLine="0"/>
      <w:jc w:val="left"/>
      <w:outlineLvl w:val="0"/>
    </w:pPr>
    <w:rPr>
      <w:rFonts w:asciiTheme="minorHAnsi" w:eastAsia="Times New Roman" w:hAnsiTheme="minorHAnsi" w:cstheme="minorHAnsi"/>
      <w:b/>
      <w:bCs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050211"/>
    <w:rPr>
      <w:rFonts w:eastAsia="Times New Roman" w:cstheme="minorHAnsi"/>
      <w:b/>
      <w:bCs/>
      <w:color w:val="000000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525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Zbiór oświadczeń wnioskodawcy</vt:lpstr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Zbiór oświadczeń wnioskodawcy</dc:title>
  <dc:subject/>
  <dc:creator>Beata Sitkiewicz</dc:creator>
  <cp:keywords/>
  <cp:lastModifiedBy>Karolina Figas-Bednarska</cp:lastModifiedBy>
  <cp:revision>3</cp:revision>
  <dcterms:created xsi:type="dcterms:W3CDTF">2025-08-21T08:56:00Z</dcterms:created>
  <dcterms:modified xsi:type="dcterms:W3CDTF">2025-08-21T11:05:00Z</dcterms:modified>
</cp:coreProperties>
</file>